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FA0" w:rsidRDefault="006F7FA0" w:rsidP="006F7FA0">
      <w:pPr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Шестакова Елена Дмитриевна </w:t>
      </w:r>
    </w:p>
    <w:p w:rsidR="006F7FA0" w:rsidRDefault="006F7FA0" w:rsidP="006F7FA0">
      <w:pPr>
        <w:jc w:val="right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Учитель ВКК МБОУ гимназия №9 г. Воронеж</w:t>
      </w:r>
    </w:p>
    <w:p w:rsidR="00F37F78" w:rsidRPr="006F7FA0" w:rsidRDefault="00F37F78" w:rsidP="0033770A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Урок русского языка в 3 классе по теме</w:t>
      </w:r>
    </w:p>
    <w:p w:rsidR="00F37F78" w:rsidRPr="001C53FB" w:rsidRDefault="00F37F78" w:rsidP="0033770A">
      <w:pPr>
        <w:rPr>
          <w:rFonts w:ascii="Times New Roman" w:hAnsi="Times New Roman" w:cs="Times New Roman"/>
          <w:b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1C53FB">
        <w:rPr>
          <w:rFonts w:ascii="Times New Roman" w:hAnsi="Times New Roman" w:cs="Times New Roman"/>
          <w:b/>
          <w:color w:val="333333"/>
          <w:sz w:val="28"/>
          <w:szCs w:val="28"/>
        </w:rPr>
        <w:t>« Правописание частицы не с глаголами»</w:t>
      </w:r>
    </w:p>
    <w:p w:rsidR="006F7FA0" w:rsidRPr="006F7FA0" w:rsidRDefault="006F7FA0" w:rsidP="0033770A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 xml:space="preserve">Урок открытия нового знания по системе </w:t>
      </w:r>
      <w:proofErr w:type="spellStart"/>
      <w:r w:rsidRPr="006F7FA0">
        <w:rPr>
          <w:rFonts w:ascii="Times New Roman" w:hAnsi="Times New Roman" w:cs="Times New Roman"/>
          <w:color w:val="333333"/>
          <w:sz w:val="28"/>
          <w:szCs w:val="28"/>
        </w:rPr>
        <w:t>Занкова</w:t>
      </w:r>
      <w:proofErr w:type="spellEnd"/>
      <w:r w:rsidRPr="006F7FA0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ab/>
        <w:t>Цели урока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ab/>
        <w:t xml:space="preserve">1. Сформировать представление </w:t>
      </w:r>
      <w:proofErr w:type="gramStart"/>
      <w:r w:rsidRPr="006F7FA0">
        <w:rPr>
          <w:rFonts w:ascii="Times New Roman" w:hAnsi="Times New Roman" w:cs="Times New Roman"/>
          <w:color w:val="333333"/>
          <w:sz w:val="28"/>
          <w:szCs w:val="28"/>
        </w:rPr>
        <w:t>о  правописании</w:t>
      </w:r>
      <w:proofErr w:type="gramEnd"/>
      <w:r w:rsidRPr="006F7FA0">
        <w:rPr>
          <w:rFonts w:ascii="Times New Roman" w:hAnsi="Times New Roman" w:cs="Times New Roman"/>
          <w:color w:val="333333"/>
          <w:sz w:val="28"/>
          <w:szCs w:val="28"/>
        </w:rPr>
        <w:t xml:space="preserve"> частицы Не  с глаголами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2. Повторить знания о глаголе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3.Формировать УУД: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Познавательные УУД: извлекать информацию, представленной в разных формах, осуществлять её анализ и синтез, устанавливать причинно-следственные связи, строить рассуждения;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Регулятивные УУД: определять цель урока, составлять план действий и действовать по плану, оценивать результат;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Коммуникативные УУД: оформлять свои мысли в устной и письменной форме с учётом речевой ситуации, высказывать и обосновывать свою точку зрения, договариваться  и приходить к общему решению в совместной деятельности, задавать вопросы;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Личностные УУД: осознание себя носителем языка как части культуры, развитие чувства языка</w:t>
      </w:r>
    </w:p>
    <w:p w:rsidR="00F37F78" w:rsidRPr="006F7FA0" w:rsidRDefault="00F37F78" w:rsidP="00F37F78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ab/>
        <w:t xml:space="preserve">Необходимое оборудование и материалы для </w:t>
      </w:r>
      <w:proofErr w:type="gramStart"/>
      <w:r w:rsidRPr="006F7FA0">
        <w:rPr>
          <w:rFonts w:ascii="Times New Roman" w:hAnsi="Times New Roman" w:cs="Times New Roman"/>
          <w:color w:val="333333"/>
          <w:sz w:val="28"/>
          <w:szCs w:val="28"/>
        </w:rPr>
        <w:t>занятия  :</w:t>
      </w:r>
      <w:proofErr w:type="gramEnd"/>
      <w:r w:rsidRPr="006F7FA0">
        <w:rPr>
          <w:rFonts w:ascii="Times New Roman" w:hAnsi="Times New Roman" w:cs="Times New Roman"/>
          <w:color w:val="333333"/>
          <w:sz w:val="28"/>
          <w:szCs w:val="28"/>
        </w:rPr>
        <w:tab/>
        <w:t>компьютер, мультимедийный проектор, экран</w:t>
      </w:r>
      <w:r w:rsidR="006F7FA0" w:rsidRPr="006F7FA0">
        <w:rPr>
          <w:rFonts w:ascii="Times New Roman" w:hAnsi="Times New Roman" w:cs="Times New Roman"/>
          <w:color w:val="333333"/>
          <w:sz w:val="28"/>
          <w:szCs w:val="28"/>
        </w:rPr>
        <w:t>, раздаточный материал для работы в парах, в группах.</w:t>
      </w:r>
    </w:p>
    <w:p w:rsidR="00F37F78" w:rsidRPr="006F7FA0" w:rsidRDefault="00F37F78" w:rsidP="0033770A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33770A" w:rsidRPr="006F7FA0" w:rsidRDefault="0033770A" w:rsidP="0033770A">
      <w:pPr>
        <w:rPr>
          <w:rFonts w:ascii="Times New Roman" w:hAnsi="Times New Roman" w:cs="Times New Roman"/>
          <w:color w:val="333333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Ход урока</w:t>
      </w:r>
    </w:p>
    <w:p w:rsidR="0033770A" w:rsidRPr="001C53FB" w:rsidRDefault="001C53FB" w:rsidP="001C53FB">
      <w:pPr>
        <w:ind w:left="426"/>
        <w:rPr>
          <w:rFonts w:ascii="Times New Roman" w:hAnsi="Times New Roman" w:cs="Times New Roman"/>
          <w:color w:val="006600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1.</w:t>
      </w:r>
      <w:r w:rsidR="0033770A" w:rsidRPr="001C53FB">
        <w:rPr>
          <w:rFonts w:ascii="Times New Roman" w:hAnsi="Times New Roman" w:cs="Times New Roman"/>
          <w:color w:val="333333"/>
          <w:sz w:val="28"/>
          <w:szCs w:val="28"/>
        </w:rPr>
        <w:t>Доброе всем утро</w:t>
      </w:r>
    </w:p>
    <w:p w:rsidR="0033770A" w:rsidRPr="006F7FA0" w:rsidRDefault="0033770A" w:rsidP="0033770A">
      <w:pPr>
        <w:pStyle w:val="a3"/>
        <w:rPr>
          <w:rFonts w:ascii="Times New Roman" w:hAnsi="Times New Roman" w:cs="Times New Roman"/>
          <w:color w:val="006600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Сегодня у </w:t>
      </w:r>
      <w:proofErr w:type="gramStart"/>
      <w:r w:rsidRPr="006F7FA0">
        <w:rPr>
          <w:rFonts w:ascii="Times New Roman" w:hAnsi="Times New Roman" w:cs="Times New Roman"/>
          <w:color w:val="333333"/>
          <w:sz w:val="28"/>
          <w:szCs w:val="28"/>
        </w:rPr>
        <w:t>нас  необычный</w:t>
      </w:r>
      <w:proofErr w:type="gramEnd"/>
      <w:r w:rsidRPr="006F7FA0">
        <w:rPr>
          <w:rFonts w:ascii="Times New Roman" w:hAnsi="Times New Roman" w:cs="Times New Roman"/>
          <w:color w:val="333333"/>
          <w:sz w:val="28"/>
          <w:szCs w:val="28"/>
        </w:rPr>
        <w:t xml:space="preserve"> урок-мы принимаем гостей. Давайте пожелаем нам всем хорошего настроения и продуктивной работы. Отбросим неуверенность, возьмём с собой удачу и </w:t>
      </w:r>
      <w:proofErr w:type="gramStart"/>
      <w:r w:rsidRPr="006F7FA0">
        <w:rPr>
          <w:rFonts w:ascii="Times New Roman" w:hAnsi="Times New Roman" w:cs="Times New Roman"/>
          <w:color w:val="333333"/>
          <w:sz w:val="28"/>
          <w:szCs w:val="28"/>
        </w:rPr>
        <w:t>знания .</w:t>
      </w:r>
      <w:proofErr w:type="gramEnd"/>
    </w:p>
    <w:p w:rsidR="0033770A" w:rsidRPr="006F7FA0" w:rsidRDefault="0033770A" w:rsidP="0033770A">
      <w:pPr>
        <w:pStyle w:val="a3"/>
        <w:rPr>
          <w:rFonts w:ascii="Times New Roman" w:hAnsi="Times New Roman" w:cs="Times New Roman"/>
          <w:color w:val="006600"/>
          <w:sz w:val="28"/>
          <w:szCs w:val="28"/>
        </w:rPr>
      </w:pPr>
      <w:r w:rsidRPr="006F7FA0">
        <w:rPr>
          <w:rFonts w:ascii="Times New Roman" w:hAnsi="Times New Roman" w:cs="Times New Roman"/>
          <w:color w:val="333333"/>
          <w:sz w:val="28"/>
          <w:szCs w:val="28"/>
        </w:rPr>
        <w:t>Сегодня мы будем говорить о нашем родном языке, раскрывать его тайны, любоваться его красотой.</w:t>
      </w:r>
    </w:p>
    <w:p w:rsidR="0033770A" w:rsidRPr="006F7FA0" w:rsidRDefault="0033770A" w:rsidP="0033770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Откройте тетради и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запишите  :</w:t>
      </w:r>
      <w:proofErr w:type="gramEnd"/>
    </w:p>
    <w:p w:rsidR="0033770A" w:rsidRPr="006F7FA0" w:rsidRDefault="0033770A" w:rsidP="0033770A">
      <w:pPr>
        <w:jc w:val="center"/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28 ноября.</w:t>
      </w:r>
    </w:p>
    <w:p w:rsidR="0033770A" w:rsidRPr="006F7FA0" w:rsidRDefault="0033770A" w:rsidP="0033770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7FA0">
        <w:rPr>
          <w:rFonts w:ascii="Times New Roman" w:hAnsi="Times New Roman" w:cs="Times New Roman"/>
          <w:sz w:val="28"/>
          <w:szCs w:val="28"/>
        </w:rPr>
        <w:t>Классная работа.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По народному календарю 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0A572F" wp14:editId="1BBF50A3">
            <wp:extent cx="2501006" cy="1876425"/>
            <wp:effectExtent l="0" t="0" r="0" b="0"/>
            <wp:docPr id="2" name="Рисунок 2" descr="D:\мама_рабочий_стол\КАРТИНКИ\108954973_getImage__47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ама_рабочий_стол\КАРТИНКИ\108954973_getImage__47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89" cy="187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народе считалось, что Гурий помогает лечению зубных болезней. Говорили также, что на Гурия «зима приезжает на пегой кобыле и разгоняет всех нечистых». На Гурия люди вообще уделяли лошадям много внимания: «Гурьян без лошади, что зима без января». Существовала даже особая примета: «Коли кони на Гурия ржут — это к добру». Смотрели и на приметы погоды. Говорили, что если на Гурия ляжет снег, то пролежит до половодья. Именины в этот день празднуют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Григорий, Гурий, Дмитрий, Никита, Николай, Петр, Самсон, Филипп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классе есть мальчики с такими именами-поздравляем вас с именинами.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Имена помогут нам справиться с заданием к минутке чистописания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-первая буква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4DE" w:rsidRPr="006F7FA0">
        <w:rPr>
          <w:rFonts w:ascii="Times New Roman" w:hAnsi="Times New Roman" w:cs="Times New Roman"/>
          <w:sz w:val="28"/>
          <w:szCs w:val="28"/>
        </w:rPr>
        <w:t>в слове Гурий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F7FA0">
        <w:rPr>
          <w:rFonts w:ascii="Times New Roman" w:hAnsi="Times New Roman" w:cs="Times New Roman"/>
          <w:sz w:val="28"/>
          <w:szCs w:val="28"/>
        </w:rPr>
        <w:t xml:space="preserve">обозначает парный звонкий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твёрдый  согласный</w:t>
      </w:r>
      <w:proofErr w:type="gramEnd"/>
      <w:r w:rsidRPr="006F7FA0">
        <w:rPr>
          <w:rFonts w:ascii="Times New Roman" w:hAnsi="Times New Roman" w:cs="Times New Roman"/>
          <w:sz w:val="28"/>
          <w:szCs w:val="28"/>
        </w:rPr>
        <w:t xml:space="preserve"> звук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-вторая буква 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слове Николай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обозначает непарный звонкий твёрдый согласный звук </w:t>
      </w:r>
    </w:p>
    <w:p w:rsidR="00DB24DE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-третья буква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слове Николай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обозначает ударный гласный звук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эти буквы так, чтобы они держались « за ручки»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3 буквы запишем на другой строке</w:t>
      </w:r>
    </w:p>
    <w:p w:rsidR="00DB24DE" w:rsidRPr="006F7FA0" w:rsidRDefault="0033770A" w:rsidP="00DB24D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--первая буква </w:t>
      </w:r>
      <w:r w:rsidR="00DB24DE" w:rsidRPr="006F7FA0">
        <w:rPr>
          <w:rFonts w:ascii="Times New Roman" w:hAnsi="Times New Roman" w:cs="Times New Roman"/>
          <w:sz w:val="28"/>
          <w:szCs w:val="28"/>
        </w:rPr>
        <w:t xml:space="preserve">в слове Григорий </w:t>
      </w:r>
      <w:r w:rsidRPr="006F7FA0">
        <w:rPr>
          <w:rFonts w:ascii="Times New Roman" w:hAnsi="Times New Roman" w:cs="Times New Roman"/>
          <w:sz w:val="28"/>
          <w:szCs w:val="28"/>
        </w:rPr>
        <w:t xml:space="preserve">обозначает парный звонкий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твёрдый  согласный</w:t>
      </w:r>
      <w:proofErr w:type="gramEnd"/>
      <w:r w:rsidRPr="006F7FA0">
        <w:rPr>
          <w:rFonts w:ascii="Times New Roman" w:hAnsi="Times New Roman" w:cs="Times New Roman"/>
          <w:sz w:val="28"/>
          <w:szCs w:val="28"/>
        </w:rPr>
        <w:t xml:space="preserve"> звук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-вторая буква 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слове Самсон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обозначает ударный гласный звук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-третья буква 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слове Филипп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обозначает непарный звонкий мягкий согласный звук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 </w:t>
      </w: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слово у нас  получилось ГЛАГОЛ</w:t>
      </w:r>
    </w:p>
    <w:p w:rsidR="0033770A" w:rsidRPr="006F7FA0" w:rsidRDefault="0033770A" w:rsidP="0033770A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без меня предметы? Лишь названья.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я приду – всё в действие придёт: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Летит ракета. Люди строят здание.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Цветут сады, и хлеб в садах растёт</w:t>
      </w:r>
    </w:p>
    <w:p w:rsidR="0033770A" w:rsidRPr="006F7FA0" w:rsidRDefault="0033770A" w:rsidP="003377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Изучение нового материала.</w:t>
      </w:r>
    </w:p>
    <w:p w:rsidR="0033770A" w:rsidRPr="006F7FA0" w:rsidRDefault="0033770A" w:rsidP="003377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а)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Актуализация знаний.</w:t>
      </w:r>
    </w:p>
    <w:p w:rsidR="0033770A" w:rsidRPr="006F7FA0" w:rsidRDefault="0033770A" w:rsidP="003377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Сегодня мы продолжим путешествие по волшебной стране «Речь». И нас, конечно, интересует её правитель – его величество ГЛАГОЛ.</w:t>
      </w:r>
    </w:p>
    <w:p w:rsidR="0033770A" w:rsidRPr="006F7FA0" w:rsidRDefault="0033770A" w:rsidP="0033770A">
      <w:pPr>
        <w:pStyle w:val="a4"/>
        <w:spacing w:before="192" w:beforeAutospacing="0" w:after="0" w:afterAutospacing="0" w:line="216" w:lineRule="auto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i/>
          <w:iCs/>
          <w:color w:val="000000"/>
          <w:sz w:val="28"/>
          <w:szCs w:val="28"/>
        </w:rPr>
        <w:t xml:space="preserve">«Глагол – самая огнедышащая, самая живая часть речи. </w:t>
      </w:r>
    </w:p>
    <w:p w:rsidR="0033770A" w:rsidRPr="006F7FA0" w:rsidRDefault="0033770A" w:rsidP="0033770A">
      <w:pPr>
        <w:pStyle w:val="a4"/>
        <w:spacing w:before="192" w:beforeAutospacing="0" w:after="0" w:afterAutospacing="0" w:line="216" w:lineRule="auto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i/>
          <w:iCs/>
          <w:color w:val="000000"/>
          <w:sz w:val="28"/>
          <w:szCs w:val="28"/>
        </w:rPr>
        <w:t>В глаголе струится самая алая, самая свежая кровь языка.»</w:t>
      </w:r>
    </w:p>
    <w:p w:rsidR="0033770A" w:rsidRPr="006F7FA0" w:rsidRDefault="0033770A" w:rsidP="0033770A">
      <w:pPr>
        <w:pStyle w:val="a4"/>
        <w:spacing w:before="211" w:beforeAutospacing="0" w:after="0" w:afterAutospacing="0" w:line="216" w:lineRule="auto"/>
        <w:jc w:val="right"/>
        <w:textAlignment w:val="baseline"/>
        <w:rPr>
          <w:sz w:val="28"/>
          <w:szCs w:val="28"/>
        </w:rPr>
      </w:pPr>
      <w:r w:rsidRPr="006F7FA0">
        <w:rPr>
          <w:rFonts w:eastAsia="+mn-ea"/>
          <w:i/>
          <w:iCs/>
          <w:color w:val="000000"/>
          <w:sz w:val="28"/>
          <w:szCs w:val="28"/>
        </w:rPr>
        <w:t>А. Югов</w:t>
      </w:r>
    </w:p>
    <w:p w:rsidR="0033770A" w:rsidRPr="006F7FA0" w:rsidRDefault="0033770A" w:rsidP="003377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Расскажите всё, что вы знаете о нём? 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color w:val="000000"/>
          <w:sz w:val="28"/>
          <w:szCs w:val="28"/>
        </w:rPr>
        <w:t xml:space="preserve">Это </w:t>
      </w:r>
      <w:r w:rsidRPr="006F7FA0">
        <w:rPr>
          <w:rFonts w:eastAsia="+mn-ea"/>
          <w:b/>
          <w:bCs/>
          <w:color w:val="FF0000"/>
          <w:sz w:val="28"/>
          <w:szCs w:val="28"/>
        </w:rPr>
        <w:t>часть речи</w:t>
      </w:r>
      <w:r w:rsidRPr="006F7FA0">
        <w:rPr>
          <w:rFonts w:eastAsia="+mn-ea"/>
          <w:color w:val="000000"/>
          <w:sz w:val="28"/>
          <w:szCs w:val="28"/>
        </w:rPr>
        <w:t xml:space="preserve">, которая 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color w:val="000000"/>
          <w:sz w:val="28"/>
          <w:szCs w:val="28"/>
        </w:rPr>
        <w:t>обозначает</w:t>
      </w:r>
      <w:r w:rsidRPr="006F7FA0">
        <w:rPr>
          <w:rFonts w:eastAsia="+mn-ea"/>
          <w:b/>
          <w:bCs/>
          <w:color w:val="333399"/>
          <w:sz w:val="28"/>
          <w:szCs w:val="28"/>
        </w:rPr>
        <w:t xml:space="preserve"> </w:t>
      </w:r>
      <w:r w:rsidRPr="006F7FA0">
        <w:rPr>
          <w:rFonts w:eastAsia="+mn-ea"/>
          <w:b/>
          <w:bCs/>
          <w:color w:val="FF0000"/>
          <w:sz w:val="28"/>
          <w:szCs w:val="28"/>
        </w:rPr>
        <w:t>действие предмета</w:t>
      </w:r>
      <w:r w:rsidRPr="006F7FA0">
        <w:rPr>
          <w:rFonts w:eastAsia="+mn-ea"/>
          <w:color w:val="000000"/>
          <w:sz w:val="28"/>
          <w:szCs w:val="28"/>
        </w:rPr>
        <w:t xml:space="preserve"> 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color w:val="000000"/>
          <w:sz w:val="28"/>
          <w:szCs w:val="28"/>
        </w:rPr>
        <w:t xml:space="preserve">и отвечает на вопросы: 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b/>
          <w:bCs/>
          <w:color w:val="FF0000"/>
          <w:sz w:val="28"/>
          <w:szCs w:val="28"/>
        </w:rPr>
        <w:t xml:space="preserve">что делать?                   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b/>
          <w:bCs/>
          <w:color w:val="FF0000"/>
          <w:sz w:val="28"/>
          <w:szCs w:val="28"/>
        </w:rPr>
        <w:t>что делает?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b/>
          <w:bCs/>
          <w:color w:val="FF0000"/>
          <w:sz w:val="28"/>
          <w:szCs w:val="28"/>
        </w:rPr>
        <w:lastRenderedPageBreak/>
        <w:t>что будет делать?</w:t>
      </w:r>
    </w:p>
    <w:p w:rsidR="0033770A" w:rsidRPr="006F7FA0" w:rsidRDefault="0033770A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rFonts w:eastAsia="+mn-ea"/>
          <w:b/>
          <w:bCs/>
          <w:color w:val="FF0000"/>
          <w:sz w:val="28"/>
          <w:szCs w:val="28"/>
        </w:rPr>
      </w:pPr>
      <w:r w:rsidRPr="006F7FA0">
        <w:rPr>
          <w:rFonts w:eastAsia="+mn-ea"/>
          <w:b/>
          <w:bCs/>
          <w:color w:val="FF0000"/>
          <w:sz w:val="28"/>
          <w:szCs w:val="28"/>
        </w:rPr>
        <w:t xml:space="preserve"> что делал?</w:t>
      </w:r>
    </w:p>
    <w:p w:rsidR="00DB24DE" w:rsidRPr="006F7FA0" w:rsidRDefault="00DB24DE" w:rsidP="0033770A">
      <w:pPr>
        <w:pStyle w:val="a4"/>
        <w:spacing w:before="173" w:beforeAutospacing="0" w:after="0" w:afterAutospacing="0"/>
        <w:ind w:left="547" w:hanging="547"/>
        <w:jc w:val="center"/>
        <w:textAlignment w:val="baseline"/>
        <w:rPr>
          <w:sz w:val="28"/>
          <w:szCs w:val="28"/>
        </w:rPr>
      </w:pPr>
      <w:r w:rsidRPr="006F7FA0">
        <w:rPr>
          <w:rFonts w:eastAsia="+mn-ea"/>
          <w:b/>
          <w:bCs/>
          <w:color w:val="FF0000"/>
          <w:sz w:val="28"/>
          <w:szCs w:val="28"/>
        </w:rPr>
        <w:t>У нас получился кластер.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Я предлагаю вам поработать в парах и составить предложение, пользуясь кодом.</w:t>
      </w:r>
    </w:p>
    <w:tbl>
      <w:tblPr>
        <w:tblStyle w:val="a5"/>
        <w:tblW w:w="0" w:type="auto"/>
        <w:tblInd w:w="1242" w:type="dxa"/>
        <w:tblLook w:val="04A0" w:firstRow="1" w:lastRow="0" w:firstColumn="1" w:lastColumn="0" w:noHBand="0" w:noVBand="1"/>
      </w:tblPr>
      <w:tblGrid>
        <w:gridCol w:w="1973"/>
        <w:gridCol w:w="1869"/>
        <w:gridCol w:w="2107"/>
        <w:gridCol w:w="2380"/>
      </w:tblGrid>
      <w:tr w:rsidR="0033770A" w:rsidRPr="006F7FA0" w:rsidTr="0024524F">
        <w:trPr>
          <w:trHeight w:val="278"/>
        </w:trPr>
        <w:tc>
          <w:tcPr>
            <w:tcW w:w="245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пого</w:t>
            </w:r>
            <w:proofErr w:type="spellEnd"/>
          </w:p>
        </w:tc>
        <w:tc>
          <w:tcPr>
            <w:tcW w:w="236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ску</w:t>
            </w:r>
            <w:proofErr w:type="spellEnd"/>
          </w:p>
        </w:tc>
        <w:tc>
          <w:tcPr>
            <w:tcW w:w="2693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ло</w:t>
            </w:r>
            <w:proofErr w:type="spellEnd"/>
          </w:p>
        </w:tc>
        <w:tc>
          <w:tcPr>
            <w:tcW w:w="2977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чать</w:t>
            </w:r>
            <w:proofErr w:type="spellEnd"/>
          </w:p>
        </w:tc>
      </w:tr>
      <w:tr w:rsidR="0033770A" w:rsidRPr="006F7FA0" w:rsidTr="0024524F">
        <w:tc>
          <w:tcPr>
            <w:tcW w:w="245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236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пос</w:t>
            </w:r>
            <w:proofErr w:type="spellEnd"/>
          </w:p>
        </w:tc>
        <w:tc>
          <w:tcPr>
            <w:tcW w:w="2693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вор</w:t>
            </w:r>
          </w:p>
        </w:tc>
        <w:tc>
          <w:tcPr>
            <w:tcW w:w="2977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вицы</w:t>
            </w:r>
          </w:p>
        </w:tc>
      </w:tr>
      <w:tr w:rsidR="0033770A" w:rsidRPr="006F7FA0" w:rsidTr="0024524F">
        <w:tc>
          <w:tcPr>
            <w:tcW w:w="245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236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2693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</w:p>
        </w:tc>
        <w:tc>
          <w:tcPr>
            <w:tcW w:w="2977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ют</w:t>
            </w:r>
          </w:p>
        </w:tc>
      </w:tr>
    </w:tbl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1242" w:type="dxa"/>
        <w:tblLook w:val="04A0" w:firstRow="1" w:lastRow="0" w:firstColumn="1" w:lastColumn="0" w:noHBand="0" w:noVBand="1"/>
      </w:tblPr>
      <w:tblGrid>
        <w:gridCol w:w="2014"/>
        <w:gridCol w:w="1788"/>
        <w:gridCol w:w="2171"/>
        <w:gridCol w:w="2356"/>
      </w:tblGrid>
      <w:tr w:rsidR="0033770A" w:rsidRPr="006F7FA0" w:rsidTr="0024524F">
        <w:trPr>
          <w:trHeight w:val="278"/>
        </w:trPr>
        <w:tc>
          <w:tcPr>
            <w:tcW w:w="201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788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71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5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33770A" w:rsidRPr="006F7FA0" w:rsidTr="0024524F">
        <w:tc>
          <w:tcPr>
            <w:tcW w:w="201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788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1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35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33770A" w:rsidRPr="006F7FA0" w:rsidTr="0024524F">
        <w:tc>
          <w:tcPr>
            <w:tcW w:w="2014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788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71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356" w:type="dxa"/>
          </w:tcPr>
          <w:p w:rsidR="0033770A" w:rsidRPr="006F7FA0" w:rsidRDefault="0033770A" w:rsidP="002452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7FA0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</w:tbl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Что у вас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получилось .</w:t>
      </w:r>
      <w:proofErr w:type="gramEnd"/>
      <w:r w:rsidRPr="006F7FA0">
        <w:rPr>
          <w:rFonts w:ascii="Times New Roman" w:hAnsi="Times New Roman" w:cs="Times New Roman"/>
          <w:sz w:val="28"/>
          <w:szCs w:val="28"/>
        </w:rPr>
        <w:t xml:space="preserve"> Давайте прочитаем хором</w:t>
      </w:r>
    </w:p>
    <w:p w:rsidR="0033770A" w:rsidRPr="006F7FA0" w:rsidRDefault="0033770A" w:rsidP="0033770A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F7FA0">
        <w:rPr>
          <w:rFonts w:ascii="Times New Roman" w:hAnsi="Times New Roman" w:cs="Times New Roman"/>
          <w:b/>
          <w:color w:val="FF0000"/>
          <w:sz w:val="28"/>
          <w:szCs w:val="28"/>
        </w:rPr>
        <w:t>Пословицы и поговорки не дают скучать.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Как вы понимаете это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высказывание?</w:t>
      </w:r>
      <w:r w:rsidR="00DB24DE" w:rsidRPr="006F7FA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F7FA0">
        <w:rPr>
          <w:rFonts w:ascii="Times New Roman" w:hAnsi="Times New Roman" w:cs="Times New Roman"/>
          <w:sz w:val="28"/>
          <w:szCs w:val="28"/>
        </w:rPr>
        <w:t>-В пословицах и поговорках заложен глубокий смысл, их интересно объяснять.</w:t>
      </w:r>
      <w:r w:rsidR="00DB24DE" w:rsidRPr="006F7FA0">
        <w:rPr>
          <w:rFonts w:ascii="Times New Roman" w:hAnsi="Times New Roman" w:cs="Times New Roman"/>
          <w:sz w:val="28"/>
          <w:szCs w:val="28"/>
        </w:rPr>
        <w:t>)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Давайте запишем это предложение в тетради и на доске, выполним разбор по членам предложения и по частям речи 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      Сущ.        С.    Сущ.          Ч.   Гл.    гл.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Пословицы и поговорки не дают </w:t>
      </w:r>
      <w:proofErr w:type="gramStart"/>
      <w:r w:rsidRPr="006F7FA0">
        <w:rPr>
          <w:rFonts w:ascii="Times New Roman" w:hAnsi="Times New Roman" w:cs="Times New Roman"/>
          <w:sz w:val="28"/>
          <w:szCs w:val="28"/>
        </w:rPr>
        <w:t>скучать.(</w:t>
      </w:r>
      <w:proofErr w:type="spellStart"/>
      <w:proofErr w:type="gramEnd"/>
      <w:r w:rsidRPr="006F7FA0">
        <w:rPr>
          <w:rFonts w:ascii="Times New Roman" w:hAnsi="Times New Roman" w:cs="Times New Roman"/>
          <w:sz w:val="28"/>
          <w:szCs w:val="28"/>
        </w:rPr>
        <w:t>Повеств</w:t>
      </w:r>
      <w:proofErr w:type="spellEnd"/>
      <w:r w:rsidRPr="006F7FA0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6F7FA0">
        <w:rPr>
          <w:rFonts w:ascii="Times New Roman" w:hAnsi="Times New Roman" w:cs="Times New Roman"/>
          <w:sz w:val="28"/>
          <w:szCs w:val="28"/>
        </w:rPr>
        <w:t>невосклиц</w:t>
      </w:r>
      <w:proofErr w:type="spellEnd"/>
      <w:r w:rsidRPr="006F7F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F7FA0">
        <w:rPr>
          <w:rFonts w:ascii="Times New Roman" w:hAnsi="Times New Roman" w:cs="Times New Roman"/>
          <w:sz w:val="28"/>
          <w:szCs w:val="28"/>
        </w:rPr>
        <w:t>нераспростр</w:t>
      </w:r>
      <w:proofErr w:type="spellEnd"/>
      <w:r w:rsidRPr="006F7FA0">
        <w:rPr>
          <w:rFonts w:ascii="Times New Roman" w:hAnsi="Times New Roman" w:cs="Times New Roman"/>
          <w:sz w:val="28"/>
          <w:szCs w:val="28"/>
        </w:rPr>
        <w:t>.)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Какие части речи нам встретились-самостоятельные и служебные.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К каким частям речи относится частица не?  С какой целью она употребляется? Как она пишется? 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К какому жанру относятся пословицы и поговорки? (устное народное творчество)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 xml:space="preserve">Какие формы вы ещё можете назвать? 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Послушайте грамматическую сказку</w:t>
      </w:r>
    </w:p>
    <w:p w:rsidR="0033770A" w:rsidRPr="006F7FA0" w:rsidRDefault="0033770A" w:rsidP="00337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СИЛА ЛЮБВИ</w:t>
      </w:r>
    </w:p>
    <w:p w:rsidR="0033770A" w:rsidRPr="006F7FA0" w:rsidRDefault="0033770A" w:rsidP="00337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Сказка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Гордую и упрямую частицу </w:t>
      </w:r>
      <w:proofErr w:type="gramStart"/>
      <w:r w:rsidRPr="006F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</w:t>
      </w:r>
      <w:proofErr w:type="gramEnd"/>
      <w:r w:rsidRPr="006F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полюбил благородный Глагол. Трудной и печальной была эта любовь. </w:t>
      </w:r>
      <w:r w:rsidRPr="006F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 перечила Глаголу. Он говорил: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«Люблю», а она ему: «Не люблю». Он признавался: «Верю», а она – «Не верю». Частица </w:t>
      </w:r>
      <w:r w:rsidRPr="006F7FA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никогда не подходила к Глаголу близко и писалась от него только отдельно. Однако Глагол был постоянным в своих чувствах. Вот однажды </w:t>
      </w:r>
      <w:proofErr w:type="gram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говорит ему: «Я отвечу тебе взаимностью, если докажешь, что жить без меня не можешь». Вздохнул печально Глагол и отправился скитаться по словарям да учебникам.</w:t>
      </w:r>
    </w:p>
    <w:p w:rsidR="00DB24DE" w:rsidRPr="006F7FA0" w:rsidRDefault="00DB24DE" w:rsidP="00DB24D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Без беды друга не узнаешь.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 и мы поработаем с учебником, поможем Глаголу.</w:t>
      </w:r>
    </w:p>
    <w:p w:rsidR="001C53FB" w:rsidRDefault="001C53FB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33770A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быть зоркими и внимательными-подготовимся-выполним 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физминутку</w:t>
      </w:r>
      <w:proofErr w:type="spell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глаз.</w:t>
      </w:r>
    </w:p>
    <w:p w:rsidR="0033770A" w:rsidRPr="006F7FA0" w:rsidRDefault="001C53FB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Продолжаем работать по теме урока.</w:t>
      </w:r>
    </w:p>
    <w:p w:rsidR="0033770A" w:rsidRPr="006F7FA0" w:rsidRDefault="0033770A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Упр.225. Предлагает </w:t>
      </w:r>
      <w:proofErr w:type="gramStart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,</w:t>
      </w:r>
      <w:proofErr w:type="gramEnd"/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работая в паре, прочитать глаголы, опуская частицу не. И ответить на вопрос: почему глаголы записаны в 2 столбика?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585374A" wp14:editId="32A6BC98">
            <wp:extent cx="5676900" cy="2695575"/>
            <wp:effectExtent l="0" t="0" r="0" b="9525"/>
            <wp:docPr id="3" name="Рисунок 3" descr="C:\Users\мама\AppData\Local\Microsoft\Windows\Temporary Internet Files\Content.Word\Страница_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мама\AppData\Local\Microsoft\Windows\Temporary Internet Files\Content.Word\Страница_12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Делаем вывод и читаем в учебнике</w:t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</w:p>
    <w:p w:rsidR="0033770A" w:rsidRPr="006F7FA0" w:rsidRDefault="0033770A" w:rsidP="0033770A">
      <w:pPr>
        <w:jc w:val="right"/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19DDB3A" wp14:editId="5FF008E6">
            <wp:extent cx="5657850" cy="3362325"/>
            <wp:effectExtent l="0" t="0" r="0" b="9525"/>
            <wp:docPr id="4" name="Рисунок 4" descr="C:\Users\мама\AppData\Local\Microsoft\Windows\Temporary Internet Files\Content.Word\Страница_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мама\AppData\Local\Microsoft\Windows\Temporary Internet Files\Content.Word\Страница_12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70A" w:rsidRPr="006F7FA0" w:rsidRDefault="0033770A" w:rsidP="0033770A">
      <w:pPr>
        <w:rPr>
          <w:rFonts w:ascii="Times New Roman" w:hAnsi="Times New Roman" w:cs="Times New Roman"/>
          <w:sz w:val="28"/>
          <w:szCs w:val="28"/>
        </w:rPr>
      </w:pPr>
      <w:r w:rsidRPr="006F7FA0">
        <w:rPr>
          <w:rFonts w:ascii="Times New Roman" w:hAnsi="Times New Roman" w:cs="Times New Roman"/>
          <w:sz w:val="28"/>
          <w:szCs w:val="28"/>
        </w:rPr>
        <w:t>Дослушайте сказку до конца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же возвратился к своей любимой, она, как обычно, отскочила от него с криком: «Негодую!», «Ненавижу!». И вдруг замерла от неожиданности: на этот раз Глагол остался с ней рядом. Так он доказал, что в некоторых случаях действительно жить без нее не может.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Объясните значение слова ненавидеть.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Негодовать.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СЛОВАРЯ ОЖЕГОВА.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Ненавидеть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питать ненависть к кому-нибудь или к чему-нибудь. 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Негодовать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значит возмущаться, быть недовольным.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-Давайте хором повторим, какие глаголы с НЕ пишутся слитно. </w:t>
      </w:r>
      <w:r w:rsidRPr="006F7F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Хоровое говорение.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апомните</w:t>
      </w:r>
      <w:r w:rsidR="00DB24DE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 слова.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так  сказка помогла нам открыть ещё одну тайну русского языка.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Недаром ведь в народе говорится: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Сказка ложь, да в ней намёк-добрым молодцам урок.</w:t>
      </w:r>
    </w:p>
    <w:p w:rsidR="000C0048" w:rsidRPr="006F7FA0" w:rsidRDefault="000C0048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Добавляем в кластер запись</w:t>
      </w:r>
    </w:p>
    <w:p w:rsidR="0033770A" w:rsidRPr="006F7FA0" w:rsidRDefault="001C53FB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33770A"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Физминутка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называть глаголы с не, если пишется вместе-хлопаете 2 раза в ладоши, если раздельно-поднимаете руки над головой.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слышать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Негодовать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рисовать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Недоумевать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обижать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Ненавидеть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прыгать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дёргать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Невзлюбить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ошибаться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вам поработать в группах, чтобы научиться применять полученные знания.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для первой группы.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-Вставь в текст частицу НЕ так, чтобы некоторые глаголы имели отрицательный смысл.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left="13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...Береги книгу! ...бери её грязными руками и ...клади на грязный стол. ...перегибай книгу и ...загибай у неё листов. Если ты ...взял книгу в библиотеке, то ...забудь вернуть её в срок. </w:t>
      </w:r>
    </w:p>
    <w:p w:rsidR="0033770A" w:rsidRPr="006F7FA0" w:rsidRDefault="0033770A" w:rsidP="0033770A">
      <w:pPr>
        <w:spacing w:after="0" w:line="240" w:lineRule="auto"/>
        <w:ind w:left="13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для 2 группы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правила поведения в школе  для первоклассников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опаздывать на урок.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разговаривать на уроке.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…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мешать своему соседу по парте.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… </w:t>
      </w: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рисовать на партах.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….слушать учителя</w:t>
      </w: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для 3 группы</w:t>
      </w:r>
    </w:p>
    <w:p w:rsidR="0033770A" w:rsidRPr="006F7FA0" w:rsidRDefault="0033770A" w:rsidP="003377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Составьте памятку о том, как избавиться от вредных привычек. Вставьте, где надо, частицу не и дополните своими советами.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Девочек __ дёргать за косички.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__ драться на переменах.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__ говорить с соседом.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__ приходить вовремя на занятия.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33770A" w:rsidRPr="006F7FA0" w:rsidRDefault="0033770A" w:rsidP="0033770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33770A" w:rsidRPr="006F7FA0" w:rsidRDefault="0033770A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Каждая группа читает своё творческое задание.</w:t>
      </w:r>
    </w:p>
    <w:p w:rsidR="000C0048" w:rsidRPr="006F7FA0" w:rsidRDefault="000C0048" w:rsidP="000C00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Добавляем в кластер запись</w:t>
      </w:r>
    </w:p>
    <w:p w:rsidR="000C0048" w:rsidRPr="006F7FA0" w:rsidRDefault="000C0048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Осталось ещё свободное место-мы ещё не всё знаем о глаголе.</w:t>
      </w:r>
    </w:p>
    <w:p w:rsidR="0033770A" w:rsidRDefault="0033770A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  <w:t>В конце урока мы проведём экспресс-контроль-по тренажёру.</w:t>
      </w:r>
    </w:p>
    <w:p w:rsidR="001C53FB" w:rsidRPr="006F7FA0" w:rsidRDefault="001C53FB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70A" w:rsidRPr="006F7FA0" w:rsidRDefault="001C53FB" w:rsidP="0033770A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33770A" w:rsidRPr="006F7FA0">
        <w:rPr>
          <w:rFonts w:ascii="Times New Roman" w:eastAsia="Calibri" w:hAnsi="Times New Roman" w:cs="Times New Roman"/>
          <w:b/>
          <w:sz w:val="28"/>
          <w:szCs w:val="28"/>
        </w:rPr>
        <w:t>Рефлексия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Мне было трудно …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+mn-ea" w:hAnsi="Times New Roman" w:cs="Times New Roman"/>
          <w:b/>
          <w:bCs/>
          <w:color w:val="00B050"/>
          <w:kern w:val="24"/>
          <w:sz w:val="28"/>
          <w:szCs w:val="28"/>
          <w:lang w:eastAsia="ru-RU"/>
        </w:rPr>
        <w:t>- Я сомневался…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+mn-ea" w:hAnsi="Times New Roman" w:cs="Times New Roman"/>
          <w:b/>
          <w:bCs/>
          <w:color w:val="990099"/>
          <w:kern w:val="24"/>
          <w:sz w:val="28"/>
          <w:szCs w:val="28"/>
          <w:lang w:eastAsia="ru-RU"/>
        </w:rPr>
        <w:t>- Мне понравилось…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</w:pPr>
      <w:r w:rsidRPr="006F7FA0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lastRenderedPageBreak/>
        <w:t>- Я доволен …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</w:pP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</w:pPr>
      <w:r w:rsidRPr="006F7FA0">
        <w:rPr>
          <w:rFonts w:ascii="Times New Roman" w:eastAsia="+mn-ea" w:hAnsi="Times New Roman" w:cs="Times New Roman"/>
          <w:b/>
          <w:bCs/>
          <w:color w:val="FF0000"/>
          <w:kern w:val="24"/>
          <w:sz w:val="28"/>
          <w:szCs w:val="28"/>
          <w:lang w:eastAsia="ru-RU"/>
        </w:rPr>
        <w:t>Подводим итог- собираем правило.</w:t>
      </w:r>
    </w:p>
    <w:p w:rsidR="000C0048" w:rsidRPr="006F7FA0" w:rsidRDefault="000C0048" w:rsidP="000C004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1C53FB" w:rsidRDefault="0033770A" w:rsidP="001C53FB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ins w:id="1" w:author="Unknown">
        <w:r w:rsidRPr="001C53FB">
          <w:rPr>
            <w:rFonts w:ascii="Times New Roman" w:eastAsia="Times New Roman" w:hAnsi="Times New Roman" w:cs="Times New Roman"/>
            <w:color w:val="00B050"/>
            <w:sz w:val="28"/>
            <w:szCs w:val="28"/>
            <w:lang w:eastAsia="ru-RU"/>
          </w:rPr>
          <w:t xml:space="preserve">Домашнее задание: </w:t>
        </w:r>
        <w:proofErr w:type="spellStart"/>
        <w:r w:rsidRPr="001C53FB">
          <w:rPr>
            <w:rFonts w:ascii="Times New Roman" w:eastAsia="Times New Roman" w:hAnsi="Times New Roman" w:cs="Times New Roman"/>
            <w:color w:val="00B050"/>
            <w:sz w:val="28"/>
            <w:szCs w:val="28"/>
            <w:lang w:eastAsia="ru-RU"/>
          </w:rPr>
          <w:t>тедуб</w:t>
        </w:r>
        <w:proofErr w:type="spellEnd"/>
        <w:r w:rsidRPr="001C53FB">
          <w:rPr>
            <w:rFonts w:ascii="Times New Roman" w:eastAsia="Times New Roman" w:hAnsi="Times New Roman" w:cs="Times New Roman"/>
            <w:color w:val="00B050"/>
            <w:sz w:val="28"/>
            <w:szCs w:val="28"/>
            <w:lang w:eastAsia="ru-RU"/>
          </w:rPr>
          <w:t xml:space="preserve"> </w:t>
        </w:r>
        <w:proofErr w:type="spellStart"/>
        <w:r w:rsidRPr="001C53FB">
          <w:rPr>
            <w:rFonts w:ascii="Times New Roman" w:eastAsia="Times New Roman" w:hAnsi="Times New Roman" w:cs="Times New Roman"/>
            <w:color w:val="00B050"/>
            <w:sz w:val="28"/>
            <w:szCs w:val="28"/>
            <w:lang w:eastAsia="ru-RU"/>
          </w:rPr>
          <w:t>ен</w:t>
        </w:r>
      </w:ins>
      <w:proofErr w:type="spellEnd"/>
    </w:p>
    <w:p w:rsidR="000C0048" w:rsidRPr="006F7FA0" w:rsidRDefault="000C0048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0C0048" w:rsidRPr="006F7FA0" w:rsidRDefault="000C0048" w:rsidP="000C004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F7FA0">
        <w:rPr>
          <w:rFonts w:ascii="Times New Roman" w:eastAsia="Calibri" w:hAnsi="Times New Roman" w:cs="Times New Roman"/>
          <w:sz w:val="28"/>
          <w:szCs w:val="28"/>
        </w:rPr>
        <w:t xml:space="preserve">Незнайка составил  памятку  для пешехода, но  как  всегда  все  перепутал. Давайте  исправим  ошибки.   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Чтоб        волновались  каждый день родители,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Чтоб  спокойны  были  за  рулём водители.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На  мостовой –        играть,      кататься,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Если  здоровым  хочешь  остаться!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Правила  эти  помни  всегда,</w:t>
      </w:r>
    </w:p>
    <w:p w:rsidR="000C0048" w:rsidRPr="006F7FA0" w:rsidRDefault="000C0048" w:rsidP="000C0048">
      <w:pPr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6F7FA0">
        <w:rPr>
          <w:rFonts w:ascii="Times New Roman" w:eastAsia="Calibri" w:hAnsi="Times New Roman" w:cs="Times New Roman"/>
          <w:i/>
          <w:sz w:val="28"/>
          <w:szCs w:val="28"/>
        </w:rPr>
        <w:t>Чтоб        случилась  с  тобою беда!</w:t>
      </w:r>
    </w:p>
    <w:p w:rsidR="000C0048" w:rsidRDefault="000C0048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C13" w:rsidRPr="002B6B61" w:rsidRDefault="00A70C13" w:rsidP="00A70C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B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литературы.</w:t>
      </w:r>
    </w:p>
    <w:p w:rsidR="00A70C13" w:rsidRDefault="00A70C13" w:rsidP="00A70C13">
      <w:pPr>
        <w:spacing w:before="100" w:beforeAutospacing="1" w:after="100" w:afterAutospacing="1" w:line="240" w:lineRule="auto"/>
        <w:rPr>
          <w:sz w:val="24"/>
          <w:szCs w:val="24"/>
        </w:rPr>
      </w:pPr>
      <w:r w:rsidRPr="00B83C9F">
        <w:rPr>
          <w:sz w:val="24"/>
          <w:szCs w:val="24"/>
        </w:rPr>
        <w:t xml:space="preserve">1.Нечаева Н.В., Яковлева С.Г. Русский язык 3 </w:t>
      </w:r>
      <w:proofErr w:type="gramStart"/>
      <w:r w:rsidRPr="00B83C9F">
        <w:rPr>
          <w:sz w:val="24"/>
          <w:szCs w:val="24"/>
        </w:rPr>
        <w:t>класс .</w:t>
      </w:r>
      <w:proofErr w:type="gramEnd"/>
      <w:r w:rsidRPr="00B83C9F">
        <w:rPr>
          <w:sz w:val="24"/>
          <w:szCs w:val="24"/>
        </w:rPr>
        <w:t xml:space="preserve"> Издательство «Фёдоров».2014</w:t>
      </w:r>
      <w:r>
        <w:rPr>
          <w:sz w:val="24"/>
          <w:szCs w:val="24"/>
        </w:rPr>
        <w:t>.</w:t>
      </w:r>
    </w:p>
    <w:p w:rsidR="00A70C13" w:rsidRPr="00B83C9F" w:rsidRDefault="00A70C13" w:rsidP="00A70C13">
      <w:pPr>
        <w:spacing w:before="100" w:beforeAutospacing="1"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Pr="00B83C9F">
        <w:rPr>
          <w:i/>
          <w:iCs/>
        </w:rPr>
        <w:t xml:space="preserve"> Ожегов С. И.</w:t>
      </w:r>
      <w:r w:rsidRPr="00B83C9F">
        <w:t xml:space="preserve"> Словарь русского языка: Ок. 53 000 слов / Под общ. ред. проф. </w:t>
      </w:r>
      <w:hyperlink r:id="rId8" w:tooltip="Скворцов, Лев Иванович" w:history="1">
        <w:r w:rsidRPr="00B83C9F">
          <w:rPr>
            <w:color w:val="0000FF"/>
            <w:u w:val="single"/>
          </w:rPr>
          <w:t>Л. И. Скворцова</w:t>
        </w:r>
      </w:hyperlink>
      <w:r w:rsidRPr="00B83C9F">
        <w:t xml:space="preserve">. — 24-е изд., </w:t>
      </w:r>
      <w:proofErr w:type="spellStart"/>
      <w:proofErr w:type="gramStart"/>
      <w:r w:rsidRPr="00B83C9F">
        <w:t>испр</w:t>
      </w:r>
      <w:proofErr w:type="spellEnd"/>
      <w:r w:rsidRPr="00B83C9F">
        <w:t>..</w:t>
      </w:r>
      <w:proofErr w:type="gramEnd"/>
      <w:r w:rsidRPr="00B83C9F">
        <w:t> — М.: Оникс, Мир и Образование, 2007</w:t>
      </w:r>
    </w:p>
    <w:p w:rsidR="00A70C13" w:rsidRPr="00B83C9F" w:rsidRDefault="00A70C13" w:rsidP="00A70C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B6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Шепитько Н.Г. Нестандартные уроки русского языка. Волгоград: Учитель - АСТ - 2005.</w:t>
      </w:r>
    </w:p>
    <w:p w:rsidR="00A70C13" w:rsidRDefault="00FA4909" w:rsidP="00A70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A70C13" w:rsidRPr="002250E9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http://calendareveryday.ru/index.php?id=narodn</w:t>
        </w:r>
      </w:hyperlink>
    </w:p>
    <w:p w:rsidR="00A70C13" w:rsidRDefault="00FA4909" w:rsidP="00A70C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A70C13" w:rsidRPr="002250E9"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http://slovarick.ru/</w:t>
        </w:r>
      </w:hyperlink>
    </w:p>
    <w:p w:rsidR="00A70C13" w:rsidRPr="006F7FA0" w:rsidRDefault="00A70C13" w:rsidP="00A70C13">
      <w:pPr>
        <w:rPr>
          <w:rFonts w:ascii="Times New Roman" w:hAnsi="Times New Roman" w:cs="Times New Roman"/>
          <w:sz w:val="28"/>
          <w:szCs w:val="28"/>
        </w:rPr>
      </w:pPr>
    </w:p>
    <w:p w:rsidR="00A70C13" w:rsidRPr="006F7FA0" w:rsidRDefault="00A70C13" w:rsidP="0033770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0048" w:rsidRPr="006F7FA0" w:rsidRDefault="000C0048" w:rsidP="0033770A">
      <w:pPr>
        <w:rPr>
          <w:rFonts w:ascii="Times New Roman" w:hAnsi="Times New Roman" w:cs="Times New Roman"/>
          <w:sz w:val="28"/>
          <w:szCs w:val="28"/>
        </w:rPr>
      </w:pPr>
    </w:p>
    <w:p w:rsidR="0033770A" w:rsidRPr="006F7FA0" w:rsidRDefault="0033770A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70A" w:rsidRPr="006F7FA0" w:rsidRDefault="0033770A" w:rsidP="00337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72BA" w:rsidRPr="006F7FA0" w:rsidRDefault="001B72BA">
      <w:pPr>
        <w:rPr>
          <w:rFonts w:ascii="Times New Roman" w:hAnsi="Times New Roman" w:cs="Times New Roman"/>
          <w:sz w:val="28"/>
          <w:szCs w:val="28"/>
        </w:rPr>
      </w:pPr>
    </w:p>
    <w:sectPr w:rsidR="001B72BA" w:rsidRPr="006F7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085C70"/>
    <w:multiLevelType w:val="multilevel"/>
    <w:tmpl w:val="EBE2D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7475B01"/>
    <w:multiLevelType w:val="hybridMultilevel"/>
    <w:tmpl w:val="75747D44"/>
    <w:lvl w:ilvl="0" w:tplc="FC84D896">
      <w:start w:val="1"/>
      <w:numFmt w:val="decimal"/>
      <w:lvlText w:val="%1."/>
      <w:lvlJc w:val="left"/>
      <w:pPr>
        <w:ind w:left="786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0A"/>
    <w:rsid w:val="000C0048"/>
    <w:rsid w:val="001B72BA"/>
    <w:rsid w:val="001C53FB"/>
    <w:rsid w:val="00313C73"/>
    <w:rsid w:val="0033770A"/>
    <w:rsid w:val="006F7FA0"/>
    <w:rsid w:val="007A0FFA"/>
    <w:rsid w:val="00A70C13"/>
    <w:rsid w:val="00DB24DE"/>
    <w:rsid w:val="00F37F78"/>
    <w:rsid w:val="00FA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8C32E-37D5-4F61-8B82-7300222D7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70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37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37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37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770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A70C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2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A%D0%B2%D0%BE%D1%80%D1%86%D0%BE%D0%B2,_%D0%9B%D0%B5%D0%B2_%D0%98%D0%B2%D0%B0%D0%BD%D0%BE%D0%B2%D0%B8%D1%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slovaric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lendareveryday.ru/index.php?id=naro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Home</cp:lastModifiedBy>
  <cp:revision>6</cp:revision>
  <dcterms:created xsi:type="dcterms:W3CDTF">2015-11-26T18:47:00Z</dcterms:created>
  <dcterms:modified xsi:type="dcterms:W3CDTF">2021-04-14T20:37:00Z</dcterms:modified>
</cp:coreProperties>
</file>